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7E" w:rsidRDefault="004C7C7E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S.01.01</w:t>
      </w:r>
      <w:r w:rsidR="00D07DBF" w:rsidRPr="00EB240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 xml:space="preserve"> - Content of the submission</w:t>
      </w:r>
    </w:p>
    <w:p w:rsidR="002E5263" w:rsidRPr="00EB240E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FF2327" w:rsidRPr="00EB240E" w:rsidRDefault="00FF2327" w:rsidP="00FF2327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quarterly and annual submission </w:t>
      </w:r>
      <w:r w:rsidR="005A1FB8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of information for groups.</w:t>
      </w:r>
    </w:p>
    <w:p w:rsidR="002E5263" w:rsidRPr="00EB240E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 xml:space="preserve">When a special justification is needed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2"/>
        <w:gridCol w:w="2834"/>
        <w:gridCol w:w="4436"/>
      </w:tblGrid>
      <w:tr w:rsidR="00D04822" w:rsidRPr="00EB240E" w:rsidTr="00731BA3">
        <w:trPr>
          <w:trHeight w:val="285"/>
        </w:trPr>
        <w:tc>
          <w:tcPr>
            <w:tcW w:w="1972" w:type="dxa"/>
            <w:noWrap/>
            <w:hideMark/>
          </w:tcPr>
          <w:p w:rsidR="002E5263" w:rsidRPr="00EB240E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1D33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436" w:type="dxa"/>
            <w:hideMark/>
          </w:tcPr>
          <w:p w:rsidR="002E5263" w:rsidRPr="00EB240E" w:rsidRDefault="002E5263" w:rsidP="001D33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712957" w:rsidRPr="00712957" w:rsidTr="00731BA3">
        <w:trPr>
          <w:trHeight w:val="690"/>
        </w:trPr>
        <w:tc>
          <w:tcPr>
            <w:tcW w:w="1972" w:type="dxa"/>
            <w:hideMark/>
          </w:tcPr>
          <w:p w:rsidR="002E5263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567885" w:rsidRPr="00712957" w:rsidRDefault="005678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2E5263" w:rsidRPr="00712957" w:rsidRDefault="005678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S.01.02 - 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Pr="00567885">
              <w:rPr>
                <w:rFonts w:ascii="Times New Roman" w:hAnsi="Times New Roman" w:cs="Times New Roman"/>
                <w:sz w:val="20"/>
                <w:szCs w:val="20"/>
              </w:rPr>
              <w:t xml:space="preserve"> - General</w:t>
            </w:r>
          </w:p>
        </w:tc>
        <w:tc>
          <w:tcPr>
            <w:tcW w:w="4436" w:type="dxa"/>
            <w:hideMark/>
          </w:tcPr>
          <w:p w:rsidR="001066D7" w:rsidRPr="00036110" w:rsidRDefault="001066D7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110">
              <w:rPr>
                <w:rFonts w:ascii="Times New Roman" w:hAnsi="Times New Roman" w:cs="Times New Roman"/>
                <w:sz w:val="20"/>
                <w:szCs w:val="20"/>
              </w:rPr>
              <w:t>This template shall always be reported. The only option possible is:</w:t>
            </w:r>
          </w:p>
          <w:p w:rsidR="002E5263" w:rsidRPr="00712957" w:rsidRDefault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110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</w:tc>
      </w:tr>
      <w:tr w:rsidR="00712957" w:rsidRPr="00712957" w:rsidTr="00731BA3">
        <w:trPr>
          <w:trHeight w:val="1172"/>
        </w:trPr>
        <w:tc>
          <w:tcPr>
            <w:tcW w:w="1972" w:type="dxa"/>
            <w:hideMark/>
          </w:tcPr>
          <w:p w:rsidR="002E5263" w:rsidRDefault="002E5263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1066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67885" w:rsidRPr="00712957" w:rsidRDefault="00567885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2E5263" w:rsidRPr="00712957" w:rsidRDefault="00043D23" w:rsidP="00BA5F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S.02.01 - </w:t>
            </w:r>
            <w:r w:rsidR="00837113">
              <w:rPr>
                <w:rFonts w:ascii="Times New Roman" w:hAnsi="Times New Roman" w:cs="Times New Roman"/>
                <w:sz w:val="20"/>
                <w:szCs w:val="20"/>
              </w:rPr>
              <w:t>Balance s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>heet</w:t>
            </w:r>
          </w:p>
        </w:tc>
        <w:tc>
          <w:tcPr>
            <w:tcW w:w="4436" w:type="dxa"/>
            <w:hideMark/>
          </w:tcPr>
          <w:p w:rsidR="00043D23" w:rsidRDefault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043D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2E5263" w:rsidRPr="00712957" w:rsidRDefault="00043D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="000573CC"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73CC"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8E270F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2E5263" w:rsidRPr="00712957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486501" w:rsidRPr="00EB240E" w:rsidTr="00731BA3">
        <w:trPr>
          <w:trHeight w:val="922"/>
        </w:trPr>
        <w:tc>
          <w:tcPr>
            <w:tcW w:w="1972" w:type="dxa"/>
          </w:tcPr>
          <w:p w:rsidR="00486501" w:rsidRPr="00EB240E" w:rsidRDefault="00486501" w:rsidP="005B5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5B5343" w:rsidRPr="00EB240E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5B534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B5343"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486501" w:rsidRPr="00EB240E" w:rsidRDefault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S.05.01 -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  <w:r w:rsidR="00043D23">
              <w:rPr>
                <w:rFonts w:ascii="Times New Roman" w:hAnsi="Times New Roman" w:cs="Times New Roman"/>
                <w:sz w:val="20"/>
                <w:szCs w:val="20"/>
              </w:rPr>
              <w:t xml:space="preserve"> by line of business</w:t>
            </w:r>
          </w:p>
        </w:tc>
        <w:tc>
          <w:tcPr>
            <w:tcW w:w="4436" w:type="dxa"/>
          </w:tcPr>
          <w:p w:rsidR="00043D23" w:rsidRDefault="00486501" w:rsidP="006B1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043D2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486501" w:rsidRPr="00EB240E" w:rsidRDefault="00043D23" w:rsidP="00057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</w:p>
        </w:tc>
      </w:tr>
      <w:tr w:rsidR="00486501" w:rsidRPr="00EB240E" w:rsidTr="00731BA3">
        <w:trPr>
          <w:trHeight w:val="978"/>
        </w:trPr>
        <w:tc>
          <w:tcPr>
            <w:tcW w:w="1972" w:type="dxa"/>
            <w:hideMark/>
          </w:tcPr>
          <w:p w:rsidR="00DD4555" w:rsidRPr="00EB240E" w:rsidRDefault="00486501" w:rsidP="00731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510E98" w:rsidRPr="00EB240E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510E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0E98"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486501" w:rsidRPr="00EB240E" w:rsidRDefault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S.06.02 - </w:t>
            </w:r>
            <w:r w:rsidR="00486501" w:rsidRPr="00EB240E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436" w:type="dxa"/>
            <w:hideMark/>
          </w:tcPr>
          <w:p w:rsidR="00486501" w:rsidRPr="00EB240E" w:rsidRDefault="00486501" w:rsidP="001066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>ist shall be used: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br/>
              <w:t>1 - Reported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</w:p>
        </w:tc>
      </w:tr>
      <w:tr w:rsidR="001066D7" w:rsidRPr="00EB240E" w:rsidTr="00731BA3">
        <w:trPr>
          <w:trHeight w:val="1408"/>
        </w:trPr>
        <w:tc>
          <w:tcPr>
            <w:tcW w:w="1972" w:type="dxa"/>
          </w:tcPr>
          <w:p w:rsidR="001066D7" w:rsidRPr="00EB240E" w:rsidRDefault="001066D7" w:rsidP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066D7" w:rsidRPr="00EB240E" w:rsidRDefault="00DD4555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S.14.01 - </w:t>
            </w:r>
            <w:r w:rsidR="001066D7" w:rsidRPr="00EB240E">
              <w:rPr>
                <w:rFonts w:ascii="Times New Roman" w:hAnsi="Times New Roman" w:cs="Times New Roman"/>
                <w:sz w:val="20"/>
                <w:szCs w:val="20"/>
              </w:rPr>
              <w:t>Life obligations analysis</w:t>
            </w:r>
          </w:p>
        </w:tc>
        <w:tc>
          <w:tcPr>
            <w:tcW w:w="4436" w:type="dxa"/>
          </w:tcPr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life and health SLT business</w:t>
            </w:r>
          </w:p>
          <w:p w:rsidR="001066D7" w:rsidRPr="00EB240E" w:rsidRDefault="006B1911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D7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E3D53" w:rsidRPr="00EB240E" w:rsidTr="00731BA3">
        <w:trPr>
          <w:trHeight w:val="1245"/>
        </w:trPr>
        <w:tc>
          <w:tcPr>
            <w:tcW w:w="1972" w:type="dxa"/>
            <w:hideMark/>
          </w:tcPr>
          <w:p w:rsidR="007E3D53" w:rsidRDefault="007E3D53" w:rsidP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DD4555" w:rsidRPr="00EB240E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D4555" w:rsidRPr="00EB2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473AA1" w:rsidRPr="00EB240E" w:rsidRDefault="00473AA1" w:rsidP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7E3D53" w:rsidRPr="00EB240E" w:rsidRDefault="00DD4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S.23.01 -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436" w:type="dxa"/>
            <w:hideMark/>
          </w:tcPr>
          <w:p w:rsidR="007E3D53" w:rsidRPr="00EB240E" w:rsidRDefault="007E3D53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D4555" w:rsidRDefault="007E3D53" w:rsidP="00734A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DD45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7E3D53" w:rsidRPr="00EB240E" w:rsidRDefault="00DD4555" w:rsidP="00731BA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6 – Exempted under Article 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573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555" w:rsidRPr="00C455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Not reported </w:t>
            </w:r>
            <w:r w:rsidR="00C45555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7E3D53" w:rsidRPr="00EB240E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needed).</w:t>
            </w:r>
          </w:p>
        </w:tc>
      </w:tr>
      <w:tr w:rsidR="0078051F" w:rsidRPr="00EB240E" w:rsidTr="00731BA3">
        <w:trPr>
          <w:trHeight w:val="1431"/>
        </w:trPr>
        <w:tc>
          <w:tcPr>
            <w:tcW w:w="1972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B17EA" w:rsidRPr="004B17EA">
              <w:rPr>
                <w:rFonts w:ascii="Times New Roman" w:hAnsi="Times New Roman" w:cs="Times New Roman"/>
                <w:sz w:val="20"/>
                <w:szCs w:val="20"/>
              </w:rPr>
              <w:t>R0490</w:t>
            </w:r>
          </w:p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78051F" w:rsidRPr="00EB240E" w:rsidRDefault="001323F2" w:rsidP="005058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S.2</w:t>
            </w:r>
            <w:r w:rsidR="0050580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.04 - </w:t>
            </w:r>
            <w:r w:rsidR="0078051F"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</w:t>
            </w:r>
          </w:p>
        </w:tc>
        <w:tc>
          <w:tcPr>
            <w:tcW w:w="4436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8051F" w:rsidRPr="00EB240E" w:rsidRDefault="0078051F" w:rsidP="00C455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C45555" w:rsidRPr="00C455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B19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– Not reported other reason (in this case special justification is needed).</w:t>
            </w:r>
          </w:p>
        </w:tc>
      </w:tr>
      <w:tr w:rsidR="001066D7" w:rsidRPr="00EB240E" w:rsidTr="00731BA3">
        <w:trPr>
          <w:trHeight w:val="1291"/>
        </w:trPr>
        <w:tc>
          <w:tcPr>
            <w:tcW w:w="1972" w:type="dxa"/>
          </w:tcPr>
          <w:p w:rsidR="001066D7" w:rsidRPr="00EB240E" w:rsidRDefault="001066D7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R09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066D7" w:rsidRPr="00FC62C1" w:rsidRDefault="001323F2" w:rsidP="00731B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S.38.01 - </w:t>
            </w:r>
            <w:r w:rsidR="001066D7" w:rsidRPr="00FC62C1">
              <w:rPr>
                <w:rFonts w:ascii="Times New Roman" w:hAnsi="Times New Roman" w:cs="Times New Roman"/>
                <w:sz w:val="20"/>
                <w:szCs w:val="20"/>
              </w:rPr>
              <w:t xml:space="preserve">Duration of </w:t>
            </w:r>
            <w:r w:rsidR="00731BA3">
              <w:rPr>
                <w:rFonts w:ascii="Times New Roman" w:hAnsi="Times New Roman" w:cs="Times New Roman"/>
                <w:sz w:val="20"/>
                <w:szCs w:val="20"/>
              </w:rPr>
              <w:t>technical provisions</w:t>
            </w:r>
          </w:p>
        </w:tc>
        <w:tc>
          <w:tcPr>
            <w:tcW w:w="4436" w:type="dxa"/>
          </w:tcPr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066D7" w:rsidRPr="00EC3F5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F5E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1066D7" w:rsidRPr="00EB240E" w:rsidRDefault="006B1911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D7" w:rsidRPr="00EC3F5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8051F" w:rsidRPr="00EB240E" w:rsidTr="00731BA3">
        <w:trPr>
          <w:trHeight w:val="1515"/>
        </w:trPr>
        <w:tc>
          <w:tcPr>
            <w:tcW w:w="1972" w:type="dxa"/>
          </w:tcPr>
          <w:p w:rsidR="0078051F" w:rsidRPr="00EB240E" w:rsidRDefault="0078051F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R096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8051F" w:rsidRPr="00007D0C" w:rsidRDefault="001323F2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S.39.01 - </w:t>
            </w:r>
            <w:r w:rsidR="0078051F">
              <w:rPr>
                <w:rFonts w:ascii="Times New Roman" w:hAnsi="Times New Roman" w:cs="Times New Roman"/>
                <w:sz w:val="20"/>
                <w:szCs w:val="20"/>
              </w:rPr>
              <w:t>Profit and Loss</w:t>
            </w:r>
          </w:p>
        </w:tc>
        <w:tc>
          <w:tcPr>
            <w:tcW w:w="4436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8051F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A726DB" w:rsidRPr="00712957" w:rsidRDefault="00D94FD8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726DB">
              <w:rPr>
                <w:rFonts w:ascii="Times New Roman" w:hAnsi="Times New Roman" w:cs="Times New Roman"/>
                <w:sz w:val="20"/>
                <w:szCs w:val="20"/>
              </w:rPr>
              <w:t xml:space="preserve"> – Not reported in Q1 and Q3</w:t>
            </w:r>
          </w:p>
          <w:p w:rsidR="0078051F" w:rsidRPr="00EB240E" w:rsidRDefault="006B1911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83166"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51F" w:rsidRPr="00712957">
              <w:rPr>
                <w:rFonts w:ascii="Times New Roman" w:hAnsi="Times New Roman" w:cs="Times New Roman"/>
                <w:sz w:val="20"/>
                <w:szCs w:val="20"/>
              </w:rPr>
              <w:t>–  Not reported other reason (in this case special justification is needed)</w:t>
            </w:r>
          </w:p>
        </w:tc>
      </w:tr>
      <w:tr w:rsidR="001066D7" w:rsidRPr="00EB240E" w:rsidTr="00731BA3">
        <w:trPr>
          <w:trHeight w:val="1147"/>
        </w:trPr>
        <w:tc>
          <w:tcPr>
            <w:tcW w:w="1972" w:type="dxa"/>
          </w:tcPr>
          <w:p w:rsidR="001066D7" w:rsidRPr="00EB240E" w:rsidRDefault="001066D7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R09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066D7" w:rsidRPr="00FC62C1" w:rsidRDefault="001323F2" w:rsidP="006A00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S.40.01 - </w:t>
            </w:r>
            <w:r w:rsidR="001066D7" w:rsidRPr="00FC62C1">
              <w:rPr>
                <w:rFonts w:ascii="Times New Roman" w:hAnsi="Times New Roman" w:cs="Times New Roman"/>
                <w:sz w:val="20"/>
                <w:szCs w:val="20"/>
              </w:rPr>
              <w:t xml:space="preserve">Profit or </w:t>
            </w:r>
            <w:r w:rsidR="006A00B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066D7" w:rsidRPr="00FC62C1">
              <w:rPr>
                <w:rFonts w:ascii="Times New Roman" w:hAnsi="Times New Roman" w:cs="Times New Roman"/>
                <w:sz w:val="20"/>
                <w:szCs w:val="20"/>
              </w:rPr>
              <w:t>oss sharing</w:t>
            </w:r>
          </w:p>
        </w:tc>
        <w:tc>
          <w:tcPr>
            <w:tcW w:w="4436" w:type="dxa"/>
          </w:tcPr>
          <w:p w:rsidR="001066D7" w:rsidRPr="00EB240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066D7" w:rsidRPr="00EC3F5E" w:rsidRDefault="001066D7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F5E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1066D7" w:rsidRPr="00EB240E" w:rsidRDefault="006B1911" w:rsidP="007429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066D7" w:rsidRPr="00EC3F5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78051F" w:rsidRPr="00EB240E" w:rsidTr="00731BA3">
        <w:trPr>
          <w:trHeight w:val="1266"/>
        </w:trPr>
        <w:tc>
          <w:tcPr>
            <w:tcW w:w="1972" w:type="dxa"/>
          </w:tcPr>
          <w:p w:rsidR="0078051F" w:rsidRPr="00EB240E" w:rsidRDefault="0078051F" w:rsidP="00132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B041A">
              <w:rPr>
                <w:rFonts w:ascii="Times New Roman" w:hAnsi="Times New Roman" w:cs="Times New Roman"/>
                <w:sz w:val="20"/>
                <w:szCs w:val="20"/>
              </w:rPr>
              <w:t>R098</w:t>
            </w:r>
            <w:r w:rsidR="001323F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78051F" w:rsidRPr="00007D0C" w:rsidRDefault="001323F2" w:rsidP="001A6E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S.41.01 - </w:t>
            </w:r>
            <w:r w:rsidR="00815A36">
              <w:rPr>
                <w:rFonts w:ascii="Times New Roman" w:hAnsi="Times New Roman" w:cs="Times New Roman"/>
                <w:sz w:val="20"/>
                <w:szCs w:val="20"/>
              </w:rPr>
              <w:t>Lapses</w:t>
            </w:r>
            <w:r w:rsidR="00C81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0" w:author="Author">
              <w:r w:rsidR="001A6E2E" w:rsidDel="001A6E2E">
                <w:rPr>
                  <w:rFonts w:ascii="Times New Roman" w:hAnsi="Times New Roman" w:cs="Times New Roman"/>
                  <w:sz w:val="20"/>
                  <w:szCs w:val="20"/>
                </w:rPr>
                <w:delText>(life business)</w:delText>
              </w:r>
            </w:del>
          </w:p>
        </w:tc>
        <w:tc>
          <w:tcPr>
            <w:tcW w:w="4436" w:type="dxa"/>
          </w:tcPr>
          <w:p w:rsidR="0078051F" w:rsidRPr="00EB240E" w:rsidRDefault="0078051F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8051F" w:rsidRDefault="0078051F" w:rsidP="00A14707">
            <w:pPr>
              <w:rPr>
                <w:ins w:id="1" w:author="Author"/>
                <w:rFonts w:ascii="Times New Roman" w:hAnsi="Times New Roman" w:cs="Times New Roman"/>
                <w:sz w:val="20"/>
                <w:szCs w:val="20"/>
              </w:rPr>
            </w:pPr>
            <w:r w:rsidRPr="00712957">
              <w:rPr>
                <w:rFonts w:ascii="Times New Roman" w:hAnsi="Times New Roman" w:cs="Times New Roman"/>
                <w:sz w:val="20"/>
                <w:szCs w:val="20"/>
              </w:rPr>
              <w:t>1 – Reported</w:t>
            </w:r>
          </w:p>
          <w:p w:rsidR="00594311" w:rsidRPr="00712957" w:rsidRDefault="001C1244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13</w:t>
              </w:r>
              <w:bookmarkStart w:id="3" w:name="_GoBack"/>
              <w:bookmarkEnd w:id="3"/>
              <w:del w:id="4" w:author="Author">
                <w:r w:rsidR="00594311" w:rsidDel="001C1244">
                  <w:rPr>
                    <w:rFonts w:ascii="Times New Roman" w:hAnsi="Times New Roman" w:cs="Times New Roman"/>
                    <w:sz w:val="20"/>
                    <w:szCs w:val="20"/>
                  </w:rPr>
                  <w:delText>2</w:delText>
                </w:r>
              </w:del>
              <w:r w:rsidR="00594311">
                <w:rPr>
                  <w:rFonts w:ascii="Times New Roman" w:hAnsi="Times New Roman" w:cs="Times New Roman"/>
                  <w:sz w:val="20"/>
                  <w:szCs w:val="20"/>
                </w:rPr>
                <w:t xml:space="preserve"> – </w:t>
              </w:r>
              <w:r w:rsidR="00594311" w:rsidRPr="00594311">
                <w:rPr>
                  <w:rFonts w:ascii="Times New Roman" w:hAnsi="Times New Roman" w:cs="Times New Roman"/>
                  <w:sz w:val="20"/>
                  <w:szCs w:val="20"/>
                </w:rPr>
                <w:t>Not reported as method 2 is used exclusively</w:t>
              </w:r>
            </w:ins>
          </w:p>
          <w:p w:rsidR="0078051F" w:rsidRPr="00EB240E" w:rsidRDefault="006B1911" w:rsidP="00A1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83166" w:rsidRPr="007129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51F" w:rsidRPr="00712957">
              <w:rPr>
                <w:rFonts w:ascii="Times New Roman" w:hAnsi="Times New Roman" w:cs="Times New Roman"/>
                <w:sz w:val="20"/>
                <w:szCs w:val="20"/>
              </w:rPr>
              <w:t>– Not reported other reason (in this case special justification is needed)</w:t>
            </w:r>
          </w:p>
        </w:tc>
      </w:tr>
    </w:tbl>
    <w:p w:rsidR="0078051F" w:rsidRPr="002E5263" w:rsidRDefault="0078051F" w:rsidP="0078051F">
      <w:pPr>
        <w:rPr>
          <w:rFonts w:ascii="Times New Roman" w:hAnsi="Times New Roman" w:cs="Times New Roman"/>
          <w:sz w:val="20"/>
          <w:szCs w:val="20"/>
        </w:rPr>
      </w:pPr>
    </w:p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1107D"/>
    <w:rsid w:val="0001770E"/>
    <w:rsid w:val="00043D23"/>
    <w:rsid w:val="000573CC"/>
    <w:rsid w:val="001066D7"/>
    <w:rsid w:val="001323F2"/>
    <w:rsid w:val="00182F92"/>
    <w:rsid w:val="00197A97"/>
    <w:rsid w:val="001A6E2E"/>
    <w:rsid w:val="001C1244"/>
    <w:rsid w:val="001D33DE"/>
    <w:rsid w:val="00266BEC"/>
    <w:rsid w:val="00276123"/>
    <w:rsid w:val="002C21D8"/>
    <w:rsid w:val="002C253B"/>
    <w:rsid w:val="002E5263"/>
    <w:rsid w:val="00317AA6"/>
    <w:rsid w:val="00473AA1"/>
    <w:rsid w:val="00486501"/>
    <w:rsid w:val="004B0C75"/>
    <w:rsid w:val="004B17EA"/>
    <w:rsid w:val="004C7C7E"/>
    <w:rsid w:val="004D51A9"/>
    <w:rsid w:val="00505802"/>
    <w:rsid w:val="00510E98"/>
    <w:rsid w:val="00516F17"/>
    <w:rsid w:val="005446B2"/>
    <w:rsid w:val="00567885"/>
    <w:rsid w:val="00594311"/>
    <w:rsid w:val="00595775"/>
    <w:rsid w:val="005A1FB8"/>
    <w:rsid w:val="005B5343"/>
    <w:rsid w:val="00600656"/>
    <w:rsid w:val="006A00BD"/>
    <w:rsid w:val="006B1911"/>
    <w:rsid w:val="006D64AB"/>
    <w:rsid w:val="006E4A52"/>
    <w:rsid w:val="00712957"/>
    <w:rsid w:val="00731BA3"/>
    <w:rsid w:val="00734AA4"/>
    <w:rsid w:val="007772EF"/>
    <w:rsid w:val="0078051F"/>
    <w:rsid w:val="007B38BB"/>
    <w:rsid w:val="007E3D53"/>
    <w:rsid w:val="00800E84"/>
    <w:rsid w:val="00815A36"/>
    <w:rsid w:val="00837113"/>
    <w:rsid w:val="008E270F"/>
    <w:rsid w:val="009158E7"/>
    <w:rsid w:val="00922B9F"/>
    <w:rsid w:val="00994513"/>
    <w:rsid w:val="009A1906"/>
    <w:rsid w:val="009A4CCA"/>
    <w:rsid w:val="00A314F2"/>
    <w:rsid w:val="00A36D30"/>
    <w:rsid w:val="00A726DB"/>
    <w:rsid w:val="00A80F3C"/>
    <w:rsid w:val="00AF2ABF"/>
    <w:rsid w:val="00B109D3"/>
    <w:rsid w:val="00B90F65"/>
    <w:rsid w:val="00BA5BC0"/>
    <w:rsid w:val="00BA5F10"/>
    <w:rsid w:val="00C051D6"/>
    <w:rsid w:val="00C135CD"/>
    <w:rsid w:val="00C40AF1"/>
    <w:rsid w:val="00C45555"/>
    <w:rsid w:val="00C81871"/>
    <w:rsid w:val="00CE21DE"/>
    <w:rsid w:val="00D002C4"/>
    <w:rsid w:val="00D04822"/>
    <w:rsid w:val="00D07DBF"/>
    <w:rsid w:val="00D227C8"/>
    <w:rsid w:val="00D94FD8"/>
    <w:rsid w:val="00DC6B56"/>
    <w:rsid w:val="00DD4555"/>
    <w:rsid w:val="00E21832"/>
    <w:rsid w:val="00E7065F"/>
    <w:rsid w:val="00E71D35"/>
    <w:rsid w:val="00E83166"/>
    <w:rsid w:val="00EB041A"/>
    <w:rsid w:val="00EB240E"/>
    <w:rsid w:val="00ED3D91"/>
    <w:rsid w:val="00F170F3"/>
    <w:rsid w:val="00F2429D"/>
    <w:rsid w:val="00F60CFD"/>
    <w:rsid w:val="00FF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2017-06-01T09:15:00Z</dcterms:created>
  <dcterms:modified xsi:type="dcterms:W3CDTF">2017-06-28T14:29:00Z</dcterms:modified>
</cp:coreProperties>
</file>